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F3D2" w14:textId="61F1E378" w:rsidR="00E93460" w:rsidRPr="000B1B6A" w:rsidRDefault="00F056E7" w:rsidP="001B7C3F">
      <w:pPr>
        <w:jc w:val="right"/>
      </w:pPr>
      <w:ins w:id="0" w:author="Terry Carrera" w:date="2021-07-14T07:46:00Z"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6923B6B1" wp14:editId="7311FADA">
              <wp:simplePos x="0" y="0"/>
              <wp:positionH relativeFrom="column">
                <wp:posOffset>4781550</wp:posOffset>
              </wp:positionH>
              <wp:positionV relativeFrom="paragraph">
                <wp:posOffset>-476885</wp:posOffset>
              </wp:positionV>
              <wp:extent cx="1581150" cy="1216269"/>
              <wp:effectExtent l="0" t="0" r="0" b="3175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600px-Yes_Check_Circle.svg[1].png"/>
                      <pic:cNvPicPr/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1150" cy="121626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ins>
    </w:p>
    <w:p w14:paraId="41A28EA3" w14:textId="281FAB0D" w:rsidR="000B1B6A" w:rsidRPr="00F212DB" w:rsidRDefault="000B1B6A" w:rsidP="00F056E7">
      <w:pPr>
        <w:jc w:val="right"/>
        <w:rPr>
          <w:rFonts w:ascii="Times New Roman" w:hAnsi="Times New Roman" w:cs="Times New Roman"/>
          <w:sz w:val="48"/>
        </w:rPr>
      </w:pPr>
    </w:p>
    <w:p w14:paraId="1446EAC5" w14:textId="6F76CE1C" w:rsidR="004E452E" w:rsidRPr="008210C5" w:rsidRDefault="000B1B6A" w:rsidP="009C5A2F">
      <w:pPr>
        <w:jc w:val="center"/>
        <w:rPr>
          <w:rFonts w:ascii="Times New Roman" w:hAnsi="Times New Roman" w:cs="Times New Roman"/>
          <w:sz w:val="72"/>
          <w:szCs w:val="56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5A2F">
        <w:rPr>
          <w:rFonts w:ascii="Times New Roman" w:hAnsi="Times New Roman" w:cs="Times New Roman"/>
          <w:b/>
          <w:sz w:val="72"/>
        </w:rPr>
        <w:br/>
      </w:r>
      <w:r w:rsidR="009C5A2F">
        <w:rPr>
          <w:rFonts w:ascii="Times New Roman" w:hAnsi="Times New Roman" w:cs="Times New Roman"/>
          <w:sz w:val="72"/>
        </w:rPr>
        <w:br/>
      </w:r>
      <w:r w:rsidR="007D14D7">
        <w:rPr>
          <w:rFonts w:ascii="Times New Roman" w:hAnsi="Times New Roman" w:cs="Times New Roman"/>
          <w:b/>
          <w:sz w:val="72"/>
          <w:szCs w:val="56"/>
        </w:rPr>
        <w:t>BROADCAST NEWS PRODUCTION</w:t>
      </w:r>
      <w:r w:rsidR="000675E0">
        <w:rPr>
          <w:rFonts w:ascii="Times New Roman" w:hAnsi="Times New Roman" w:cs="Times New Roman"/>
          <w:b/>
          <w:sz w:val="72"/>
          <w:szCs w:val="56"/>
        </w:rPr>
        <w:t xml:space="preserve"> TEAM</w:t>
      </w:r>
    </w:p>
    <w:p w14:paraId="7FA93C16" w14:textId="66381E9E" w:rsidR="005A4F28" w:rsidRPr="00552713" w:rsidRDefault="00FF5550" w:rsidP="005A4F28">
      <w:pPr>
        <w:jc w:val="center"/>
        <w:rPr>
          <w:rFonts w:ascii="Times New Roman" w:hAnsi="Times New Roman" w:cs="Times New Roman"/>
          <w:sz w:val="72"/>
          <w:szCs w:val="56"/>
        </w:rPr>
      </w:pPr>
      <w:r w:rsidRPr="00552713">
        <w:rPr>
          <w:rFonts w:ascii="Times New Roman" w:hAnsi="Times New Roman" w:cs="Times New Roman"/>
          <w:sz w:val="72"/>
          <w:szCs w:val="56"/>
        </w:rPr>
        <w:t>(</w:t>
      </w:r>
      <w:r w:rsidR="000675E0">
        <w:rPr>
          <w:rFonts w:ascii="Times New Roman" w:hAnsi="Times New Roman" w:cs="Times New Roman"/>
          <w:sz w:val="72"/>
          <w:szCs w:val="56"/>
        </w:rPr>
        <w:t>4</w:t>
      </w:r>
      <w:r w:rsidR="00591EE1">
        <w:rPr>
          <w:rFonts w:ascii="Times New Roman" w:hAnsi="Times New Roman" w:cs="Times New Roman"/>
          <w:sz w:val="72"/>
          <w:szCs w:val="56"/>
        </w:rPr>
        <w:t>4</w:t>
      </w:r>
      <w:r w:rsidR="007D14D7">
        <w:rPr>
          <w:rFonts w:ascii="Times New Roman" w:hAnsi="Times New Roman" w:cs="Times New Roman"/>
          <w:sz w:val="72"/>
          <w:szCs w:val="56"/>
        </w:rPr>
        <w:t>5</w:t>
      </w:r>
      <w:r w:rsidRPr="00552713">
        <w:rPr>
          <w:rFonts w:ascii="Times New Roman" w:hAnsi="Times New Roman" w:cs="Times New Roman"/>
          <w:sz w:val="72"/>
          <w:szCs w:val="56"/>
        </w:rPr>
        <w:t>)</w:t>
      </w:r>
    </w:p>
    <w:p w14:paraId="3458B7BE" w14:textId="77777777" w:rsidR="00552713" w:rsidRDefault="0055271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</w:p>
    <w:p w14:paraId="1A7324DC" w14:textId="112CA3E9" w:rsidR="001A2C02" w:rsidRPr="00552713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552713">
        <w:rPr>
          <w:rFonts w:ascii="Times New Roman" w:hAnsi="Times New Roman" w:cs="Times New Roman"/>
          <w:b/>
          <w:color w:val="C00000"/>
          <w:sz w:val="72"/>
          <w:szCs w:val="60"/>
        </w:rPr>
        <w:t>REGIONAL 202</w:t>
      </w:r>
      <w:r w:rsidR="00F056E7">
        <w:rPr>
          <w:rFonts w:ascii="Times New Roman" w:hAnsi="Times New Roman" w:cs="Times New Roman"/>
          <w:b/>
          <w:color w:val="C00000"/>
          <w:sz w:val="72"/>
          <w:szCs w:val="60"/>
        </w:rPr>
        <w:t>2</w:t>
      </w:r>
    </w:p>
    <w:p w14:paraId="2DDD5E6A" w14:textId="77777777" w:rsidR="00214A84" w:rsidRPr="00552713" w:rsidRDefault="00214A84" w:rsidP="000B052D">
      <w:pPr>
        <w:rPr>
          <w:rFonts w:ascii="Times New Roman" w:hAnsi="Times New Roman" w:cs="Times New Roman"/>
          <w:b/>
          <w:sz w:val="28"/>
          <w:szCs w:val="60"/>
        </w:rPr>
      </w:pPr>
    </w:p>
    <w:p w14:paraId="65E37A46" w14:textId="7F6F0D66" w:rsidR="000B052D" w:rsidRDefault="000B052D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2620AA6" w14:textId="663F613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8824052" w14:textId="27EA577E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42B3E1C" w14:textId="69FAA0F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4EFF34E5" w14:textId="2F9D225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A3C1636" w14:textId="2E2CF9F3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E7D9B13" w14:textId="03B2D96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F4C2D45" w14:textId="2871A7E1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B42274D" w14:textId="23EA702B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3DDE820" w14:textId="231F10E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9D862BA" w14:textId="710048E1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2F8DFB8" w14:textId="28225FED" w:rsidR="009E3DEA" w:rsidRDefault="009E3DEA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49C6DCAA" w14:textId="77777777" w:rsidR="009E3DEA" w:rsidRDefault="009E3DEA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146206FC" w14:textId="0FB2BB34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6C48292" w14:textId="4BD1FC3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1C5E0BC" w14:textId="2F4B77D2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E6B38E7" w14:textId="77777777" w:rsidR="007D14D7" w:rsidRPr="007D14D7" w:rsidRDefault="007D14D7" w:rsidP="007D14D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14D7">
        <w:rPr>
          <w:rFonts w:ascii="Times New Roman" w:hAnsi="Times New Roman" w:cs="Times New Roman"/>
          <w:b/>
          <w:sz w:val="24"/>
          <w:szCs w:val="24"/>
          <w:u w:val="single"/>
        </w:rPr>
        <w:t>Description</w:t>
      </w:r>
    </w:p>
    <w:p w14:paraId="5272E0B1" w14:textId="77777777" w:rsidR="007D14D7" w:rsidRPr="007D14D7" w:rsidRDefault="007D14D7" w:rsidP="007D14D7">
      <w:pPr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color w:val="282828"/>
          <w:sz w:val="24"/>
          <w:szCs w:val="24"/>
        </w:rPr>
        <w:t xml:space="preserve">Create a three to five (3-5) minute news broadcast, containing two (2) different segments (news stories). </w:t>
      </w:r>
      <w:r w:rsidRPr="007D14D7">
        <w:rPr>
          <w:rFonts w:ascii="Times New Roman" w:hAnsi="Times New Roman" w:cs="Times New Roman"/>
          <w:sz w:val="24"/>
          <w:szCs w:val="24"/>
        </w:rPr>
        <w:t>One news segment should be a live feature story and the other a news packet</w:t>
      </w:r>
      <w:r w:rsidRPr="007D14D7">
        <w:rPr>
          <w:rFonts w:ascii="Times New Roman" w:hAnsi="Times New Roman" w:cs="Times New Roman"/>
          <w:color w:val="282828"/>
          <w:sz w:val="24"/>
          <w:szCs w:val="24"/>
        </w:rPr>
        <w:t>; a separate video file containing a 15-20 second promo/tease should also be created.</w:t>
      </w:r>
    </w:p>
    <w:p w14:paraId="64619434" w14:textId="77777777" w:rsidR="007D14D7" w:rsidRPr="007D14D7" w:rsidRDefault="007D14D7" w:rsidP="007D14D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14D7">
        <w:rPr>
          <w:rFonts w:ascii="Times New Roman" w:hAnsi="Times New Roman" w:cs="Times New Roman"/>
          <w:b/>
          <w:sz w:val="24"/>
          <w:szCs w:val="24"/>
          <w:u w:val="single"/>
        </w:rPr>
        <w:t>Topic</w:t>
      </w:r>
    </w:p>
    <w:p w14:paraId="791A3A43" w14:textId="77777777" w:rsidR="00F056E7" w:rsidRPr="00F056E7" w:rsidRDefault="00F056E7" w:rsidP="00F056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F056E7">
        <w:rPr>
          <w:rFonts w:ascii="Times New Roman" w:eastAsia="Times New Roman" w:hAnsi="Times New Roman" w:cs="Times New Roman"/>
          <w:color w:val="000000"/>
          <w:sz w:val="24"/>
        </w:rPr>
        <w:t>Create a news broadcast containing two stories. One story should focus on a topic in your local community or BPA chapter. The second story should focus on a national issue. </w:t>
      </w:r>
    </w:p>
    <w:p w14:paraId="45777E79" w14:textId="77777777" w:rsidR="00F056E7" w:rsidRDefault="00F056E7" w:rsidP="00591EE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0301B1B" w14:textId="621B1EBF" w:rsidR="00591EE1" w:rsidRPr="00591EE1" w:rsidRDefault="00591EE1" w:rsidP="00591EE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 xml:space="preserve">Teams who do </w:t>
      </w:r>
      <w:r w:rsidRPr="00591EE1">
        <w:rPr>
          <w:rFonts w:ascii="Times New Roman" w:hAnsi="Times New Roman" w:cs="Times New Roman"/>
          <w:i/>
          <w:sz w:val="24"/>
          <w:szCs w:val="24"/>
        </w:rPr>
        <w:t>not</w:t>
      </w:r>
      <w:r w:rsidRPr="00591EE1">
        <w:rPr>
          <w:rFonts w:ascii="Times New Roman" w:hAnsi="Times New Roman" w:cs="Times New Roman"/>
          <w:sz w:val="24"/>
          <w:szCs w:val="24"/>
        </w:rPr>
        <w:t xml:space="preserve"> submit an entry following this topic will be </w:t>
      </w:r>
      <w:r w:rsidRPr="00591EE1">
        <w:rPr>
          <w:rFonts w:ascii="Times New Roman" w:hAnsi="Times New Roman" w:cs="Times New Roman"/>
          <w:i/>
          <w:sz w:val="24"/>
          <w:szCs w:val="24"/>
        </w:rPr>
        <w:t>disqualified</w:t>
      </w:r>
      <w:r w:rsidRPr="00591EE1">
        <w:rPr>
          <w:rFonts w:ascii="Times New Roman" w:hAnsi="Times New Roman" w:cs="Times New Roman"/>
          <w:sz w:val="24"/>
          <w:szCs w:val="24"/>
        </w:rPr>
        <w:t>.</w:t>
      </w:r>
    </w:p>
    <w:p w14:paraId="108CAEE2" w14:textId="0836C3CC" w:rsidR="00591EE1" w:rsidRPr="00591EE1" w:rsidRDefault="00591EE1" w:rsidP="00591EE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Particular attention should be paid to the Copyright &amp; Fair Use Guidelines.</w:t>
      </w:r>
    </w:p>
    <w:p w14:paraId="7D407FDD" w14:textId="2E76338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  <w:bookmarkStart w:id="1" w:name="_GoBack"/>
      <w:bookmarkEnd w:id="1"/>
    </w:p>
    <w:p w14:paraId="49366F4B" w14:textId="77777777" w:rsidR="007D14D7" w:rsidRPr="007D14D7" w:rsidRDefault="007D14D7" w:rsidP="007D14D7">
      <w:pPr>
        <w:tabs>
          <w:tab w:val="left" w:pos="-360"/>
          <w:tab w:val="left" w:pos="0"/>
        </w:tabs>
        <w:ind w:right="45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14D7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judging procedure</w:t>
      </w:r>
    </w:p>
    <w:p w14:paraId="0246C70A" w14:textId="77777777" w:rsidR="007D14D7" w:rsidRPr="007D14D7" w:rsidRDefault="007D14D7" w:rsidP="007D14D7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As a team of judges, formulate two to three questions to ask at the conclusion of the presentation.  Be sure to ask the same questions of each team.</w:t>
      </w:r>
    </w:p>
    <w:p w14:paraId="704E8260" w14:textId="77777777" w:rsidR="007D14D7" w:rsidRPr="007D14D7" w:rsidRDefault="007D14D7" w:rsidP="007D14D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Teams will present before a panel of judges and timekeeper.</w:t>
      </w:r>
    </w:p>
    <w:p w14:paraId="0EECA27A" w14:textId="77777777" w:rsidR="007D14D7" w:rsidRPr="007D14D7" w:rsidRDefault="007D14D7" w:rsidP="007D14D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 xml:space="preserve">The length of set-up will be no more than three (3) minutes.  </w:t>
      </w:r>
    </w:p>
    <w:p w14:paraId="2721E7A1" w14:textId="77777777" w:rsidR="007D14D7" w:rsidRPr="007D14D7" w:rsidRDefault="007D14D7" w:rsidP="007D14D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The length of the presentation will be no more than ten (10) minutes; followed by judges’ questions not to exceed five (5) minutes.</w:t>
      </w:r>
    </w:p>
    <w:p w14:paraId="5ABFE600" w14:textId="77777777" w:rsidR="007D14D7" w:rsidRPr="007D14D7" w:rsidRDefault="007D14D7" w:rsidP="007D14D7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Excuse teams upon completion of judges’ questions.</w:t>
      </w:r>
    </w:p>
    <w:p w14:paraId="0EE77807" w14:textId="77777777" w:rsidR="007D14D7" w:rsidRPr="007D14D7" w:rsidRDefault="007D14D7" w:rsidP="007D14D7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b/>
          <w:sz w:val="24"/>
          <w:szCs w:val="24"/>
        </w:rPr>
        <w:t>There can be no ties in the top ten (10) teams.</w:t>
      </w:r>
      <w:r w:rsidRPr="007D14D7">
        <w:rPr>
          <w:rFonts w:ascii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14:paraId="60F458D7" w14:textId="77777777" w:rsidR="007D14D7" w:rsidRPr="007D14D7" w:rsidRDefault="007D14D7" w:rsidP="007D14D7">
      <w:pPr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Administrator will fill out ranking sheet prior to dismissing the judges.</w:t>
      </w:r>
    </w:p>
    <w:p w14:paraId="19012812" w14:textId="77777777" w:rsidR="007D14D7" w:rsidRPr="007D14D7" w:rsidRDefault="007D14D7" w:rsidP="007D14D7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14:paraId="5C6AE698" w14:textId="77777777" w:rsidR="007D14D7" w:rsidRPr="007D14D7" w:rsidRDefault="007D14D7" w:rsidP="007D14D7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Give administrator all Judges’ Scoring Rubrics, Judge Comment Sheets and contest materials.</w:t>
      </w:r>
    </w:p>
    <w:p w14:paraId="0C1D4DEF" w14:textId="77777777" w:rsidR="007D14D7" w:rsidRPr="007D14D7" w:rsidRDefault="007D14D7" w:rsidP="007D14D7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No audience is allowed in the contest room.</w:t>
      </w:r>
    </w:p>
    <w:p w14:paraId="7BCAED2A" w14:textId="77777777" w:rsidR="000675E0" w:rsidRPr="007D14D7" w:rsidRDefault="000675E0" w:rsidP="000675E0">
      <w:pPr>
        <w:widowControl w:val="0"/>
        <w:tabs>
          <w:tab w:val="left" w:pos="-360"/>
          <w:tab w:val="left" w:pos="0"/>
        </w:tabs>
        <w:spacing w:after="0"/>
        <w:ind w:right="450"/>
        <w:rPr>
          <w:rFonts w:ascii="Times New Roman" w:hAnsi="Times New Roman" w:cs="Times New Roman"/>
          <w:sz w:val="24"/>
          <w:szCs w:val="24"/>
        </w:rPr>
      </w:pPr>
    </w:p>
    <w:p w14:paraId="1FAD3D8F" w14:textId="2C729A17" w:rsidR="00552713" w:rsidRPr="00552713" w:rsidRDefault="00552713" w:rsidP="00591EE1">
      <w:pPr>
        <w:spacing w:line="240" w:lineRule="auto"/>
        <w:contextualSpacing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Sample Judge Questions</w:t>
      </w:r>
    </w:p>
    <w:p w14:paraId="20B3011B" w14:textId="77777777" w:rsidR="007D14D7" w:rsidRPr="007D14D7" w:rsidRDefault="007D14D7" w:rsidP="007D14D7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What challenges did your team face when creating this project?</w:t>
      </w:r>
    </w:p>
    <w:p w14:paraId="0E3E2667" w14:textId="77777777" w:rsidR="007D14D7" w:rsidRPr="007D14D7" w:rsidRDefault="007D14D7" w:rsidP="007D14D7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What research did your team conduct prior to creating your video?</w:t>
      </w:r>
    </w:p>
    <w:p w14:paraId="0153FCBD" w14:textId="77777777" w:rsidR="007D14D7" w:rsidRPr="007D14D7" w:rsidRDefault="007D14D7" w:rsidP="007D14D7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Why did you choose the software and equipment did your team use for this project?</w:t>
      </w:r>
    </w:p>
    <w:p w14:paraId="0E137E6F" w14:textId="77777777" w:rsidR="007D14D7" w:rsidRPr="007D14D7" w:rsidRDefault="007D14D7" w:rsidP="007D14D7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What part of this project is your team the most proud of?</w:t>
      </w:r>
    </w:p>
    <w:p w14:paraId="1CE61C67" w14:textId="77777777" w:rsidR="007D14D7" w:rsidRPr="007D14D7" w:rsidRDefault="007D14D7" w:rsidP="007D14D7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 xml:space="preserve">What audio adjustments would you make if redoing this project? </w:t>
      </w:r>
    </w:p>
    <w:p w14:paraId="42DC639D" w14:textId="77777777" w:rsidR="007D14D7" w:rsidRPr="007D14D7" w:rsidRDefault="007D14D7" w:rsidP="007D14D7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What factors lead to you choosing the news segments that your team did?</w:t>
      </w:r>
    </w:p>
    <w:p w14:paraId="1BE6451B" w14:textId="77777777" w:rsidR="007D14D7" w:rsidRPr="007D14D7" w:rsidRDefault="007D14D7" w:rsidP="007D14D7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D7">
        <w:rPr>
          <w:rFonts w:ascii="Times New Roman" w:hAnsi="Times New Roman" w:cs="Times New Roman"/>
          <w:sz w:val="24"/>
          <w:szCs w:val="24"/>
        </w:rPr>
        <w:t>What problem solving skills did you apply in this event?</w:t>
      </w:r>
    </w:p>
    <w:p w14:paraId="5A8BB08A" w14:textId="77777777" w:rsidR="00591EE1" w:rsidRDefault="00591EE1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59415C" w14:textId="0534ED99" w:rsidR="00552713" w:rsidRPr="00552713" w:rsidRDefault="00552713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</w:p>
    <w:p w14:paraId="3EAD08A0" w14:textId="49AA736F" w:rsidR="00552713" w:rsidRPr="00552713" w:rsidRDefault="00552713" w:rsidP="007D14D7">
      <w:pPr>
        <w:jc w:val="center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</w:rPr>
        <w:t xml:space="preserve">Refer to </w:t>
      </w:r>
      <w:hyperlink r:id="rId13" w:history="1">
        <w:r w:rsidRPr="00552713">
          <w:rPr>
            <w:rStyle w:val="Hyperlink"/>
            <w:rFonts w:ascii="Times New Roman" w:hAnsi="Times New Roman" w:cs="Times New Roman"/>
            <w:b/>
            <w:i/>
            <w:sz w:val="24"/>
            <w:szCs w:val="24"/>
          </w:rPr>
          <w:t>Style &amp; Reference Manual</w:t>
        </w:r>
      </w:hyperlink>
      <w:r w:rsidRPr="00552713">
        <w:rPr>
          <w:rFonts w:ascii="Times New Roman" w:hAnsi="Times New Roman" w:cs="Times New Roman"/>
          <w:b/>
          <w:sz w:val="24"/>
          <w:szCs w:val="24"/>
        </w:rPr>
        <w:t xml:space="preserve"> for MLA Report Style and Works Cited format.</w:t>
      </w:r>
    </w:p>
    <w:sectPr w:rsidR="00552713" w:rsidRPr="00552713" w:rsidSect="00F212DB">
      <w:headerReference w:type="default" r:id="rId14"/>
      <w:footerReference w:type="default" r:id="rId15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08A2B" w14:textId="77777777" w:rsidR="000B00E6" w:rsidRDefault="000B00E6" w:rsidP="004E452E">
      <w:pPr>
        <w:spacing w:after="0" w:line="240" w:lineRule="auto"/>
      </w:pPr>
      <w:r>
        <w:separator/>
      </w:r>
    </w:p>
  </w:endnote>
  <w:endnote w:type="continuationSeparator" w:id="0">
    <w:p w14:paraId="427F3CD4" w14:textId="77777777" w:rsidR="000B00E6" w:rsidRDefault="000B00E6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D1A2E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60BC199" wp14:editId="0C0EC51B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CFC86" w14:textId="77777777" w:rsidR="000B00E6" w:rsidRDefault="000B00E6" w:rsidP="004E452E">
      <w:pPr>
        <w:spacing w:after="0" w:line="240" w:lineRule="auto"/>
      </w:pPr>
      <w:r>
        <w:separator/>
      </w:r>
    </w:p>
  </w:footnote>
  <w:footnote w:type="continuationSeparator" w:id="0">
    <w:p w14:paraId="5F91A21B" w14:textId="77777777" w:rsidR="000B00E6" w:rsidRDefault="000B00E6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56B81" w14:textId="244699C7" w:rsidR="004E452E" w:rsidRPr="00FF5550" w:rsidRDefault="007D14D7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BROADCAST NEWS PRODUCTION</w:t>
    </w:r>
    <w:r w:rsidR="000675E0">
      <w:rPr>
        <w:rFonts w:ascii="Times New Roman" w:hAnsi="Times New Roman" w:cs="Times New Roman"/>
        <w:szCs w:val="24"/>
      </w:rPr>
      <w:t xml:space="preserve"> TEAM</w:t>
    </w:r>
  </w:p>
  <w:p w14:paraId="745A0B9A" w14:textId="1CC33705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F056E7">
      <w:rPr>
        <w:rFonts w:ascii="Times New Roman" w:hAnsi="Times New Roman" w:cs="Times New Roman"/>
        <w:szCs w:val="24"/>
      </w:rPr>
      <w:t>2</w:t>
    </w:r>
  </w:p>
  <w:p w14:paraId="3D7C07AF" w14:textId="7AD6EAC5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F056E7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F056E7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0122D"/>
    <w:multiLevelType w:val="multilevel"/>
    <w:tmpl w:val="E97A78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9EE1718"/>
    <w:multiLevelType w:val="hybridMultilevel"/>
    <w:tmpl w:val="5B38F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705E6"/>
    <w:multiLevelType w:val="hybridMultilevel"/>
    <w:tmpl w:val="76E4A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B2862"/>
    <w:multiLevelType w:val="hybridMultilevel"/>
    <w:tmpl w:val="E19CB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1A5CD6"/>
    <w:multiLevelType w:val="hybridMultilevel"/>
    <w:tmpl w:val="81203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"/>
  </w:num>
  <w:num w:numId="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ry Carrera">
    <w15:presenceInfo w15:providerId="None" w15:userId="Terry Carr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47E58"/>
    <w:rsid w:val="000675E0"/>
    <w:rsid w:val="000B00E6"/>
    <w:rsid w:val="000B052D"/>
    <w:rsid w:val="000B1B6A"/>
    <w:rsid w:val="001834C7"/>
    <w:rsid w:val="001A2C02"/>
    <w:rsid w:val="001B7C3F"/>
    <w:rsid w:val="001C3FBA"/>
    <w:rsid w:val="00214A84"/>
    <w:rsid w:val="0023113E"/>
    <w:rsid w:val="002637E5"/>
    <w:rsid w:val="00267718"/>
    <w:rsid w:val="00320D77"/>
    <w:rsid w:val="00360E75"/>
    <w:rsid w:val="00481623"/>
    <w:rsid w:val="004E452E"/>
    <w:rsid w:val="004F700F"/>
    <w:rsid w:val="0052691A"/>
    <w:rsid w:val="00552713"/>
    <w:rsid w:val="005532C3"/>
    <w:rsid w:val="00576C66"/>
    <w:rsid w:val="00591EE1"/>
    <w:rsid w:val="005A0D13"/>
    <w:rsid w:val="005A4F28"/>
    <w:rsid w:val="00616537"/>
    <w:rsid w:val="00663FBE"/>
    <w:rsid w:val="006C5DDB"/>
    <w:rsid w:val="00703D4E"/>
    <w:rsid w:val="00713FFD"/>
    <w:rsid w:val="007B2DDB"/>
    <w:rsid w:val="007D14D7"/>
    <w:rsid w:val="00811896"/>
    <w:rsid w:val="008210C5"/>
    <w:rsid w:val="009A6091"/>
    <w:rsid w:val="009C5A2F"/>
    <w:rsid w:val="009E3DEA"/>
    <w:rsid w:val="009E7D4C"/>
    <w:rsid w:val="00AB23DD"/>
    <w:rsid w:val="00AD58CA"/>
    <w:rsid w:val="00AE7C3B"/>
    <w:rsid w:val="00AF7D0B"/>
    <w:rsid w:val="00B063E3"/>
    <w:rsid w:val="00B13298"/>
    <w:rsid w:val="00BB5DCF"/>
    <w:rsid w:val="00BC3A4C"/>
    <w:rsid w:val="00BD03C7"/>
    <w:rsid w:val="00BD0BF4"/>
    <w:rsid w:val="00C376B9"/>
    <w:rsid w:val="00C71415"/>
    <w:rsid w:val="00C81368"/>
    <w:rsid w:val="00D0120A"/>
    <w:rsid w:val="00D40F40"/>
    <w:rsid w:val="00DB0844"/>
    <w:rsid w:val="00DB7E3C"/>
    <w:rsid w:val="00DC13B6"/>
    <w:rsid w:val="00DF7483"/>
    <w:rsid w:val="00E85B96"/>
    <w:rsid w:val="00E935B5"/>
    <w:rsid w:val="00F056E7"/>
    <w:rsid w:val="00F10CFE"/>
    <w:rsid w:val="00F212DB"/>
    <w:rsid w:val="00F717AF"/>
    <w:rsid w:val="00F73D1B"/>
    <w:rsid w:val="00F93FBC"/>
    <w:rsid w:val="00F9531F"/>
    <w:rsid w:val="00FC3E9A"/>
    <w:rsid w:val="00FF53DD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AE1E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14D7"/>
    <w:pPr>
      <w:keepNext/>
      <w:spacing w:after="0" w:line="240" w:lineRule="auto"/>
      <w:ind w:left="720"/>
      <w:outlineLvl w:val="1"/>
    </w:pPr>
    <w:rPr>
      <w:rFonts w:ascii="Arial" w:eastAsia="Times New Roman" w:hAnsi="Arial" w:cs="Times New Roman"/>
      <w:i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01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2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2713"/>
    <w:rPr>
      <w:color w:val="0563C1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75E0"/>
  </w:style>
  <w:style w:type="character" w:customStyle="1" w:styleId="Heading2Char">
    <w:name w:val="Heading 2 Char"/>
    <w:basedOn w:val="DefaultParagraphFont"/>
    <w:link w:val="Heading2"/>
    <w:uiPriority w:val="9"/>
    <w:rsid w:val="007D14D7"/>
    <w:rPr>
      <w:rFonts w:ascii="Arial" w:eastAsia="Times New Roman" w:hAnsi="Arial" w:cs="Times New Roman"/>
      <w:i/>
      <w:sz w:val="24"/>
      <w:szCs w:val="32"/>
    </w:rPr>
  </w:style>
  <w:style w:type="paragraph" w:styleId="NormalWeb">
    <w:name w:val="Normal (Web)"/>
    <w:basedOn w:val="Normal"/>
    <w:uiPriority w:val="99"/>
    <w:rsid w:val="007D1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6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pa.org/sdownload/2016-17_SPS_Style_Reference_Manual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2" ma:contentTypeDescription="Create a new document." ma:contentTypeScope="" ma:versionID="1ce36a624dac2e6b135dd55dee87a980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f521109d688d5a27f162ec7a1926bc86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FC654-105F-404B-8A28-34149CD77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FC08E-FF6F-4F9A-AF39-6384221EA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641B9A-C6D9-4A83-9A3A-5E61314C0C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0ED37B-5173-419C-8841-BE322DAC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2020-08-24T18:12:00Z</cp:lastPrinted>
  <dcterms:created xsi:type="dcterms:W3CDTF">2021-08-21T16:22:00Z</dcterms:created>
  <dcterms:modified xsi:type="dcterms:W3CDTF">2021-08-21T16:22:00Z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